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D4D" w:rsidRDefault="00602D4D" w:rsidP="00602D4D">
      <w:pPr>
        <w:spacing w:before="100" w:beforeAutospacing="1" w:after="100" w:afterAutospacing="1" w:line="240" w:lineRule="auto"/>
        <w:rPr>
          <w:ins w:id="0" w:author="Birgit Bannert" w:date="2021-02-04T10:37:00Z"/>
          <w:rFonts w:ascii="Times New Roman" w:eastAsia="Times New Roman" w:hAnsi="Times New Roman" w:cs="Times New Roman"/>
          <w:sz w:val="48"/>
          <w:szCs w:val="48"/>
          <w:lang w:eastAsia="de-DE"/>
        </w:rPr>
      </w:pPr>
      <w:r w:rsidRPr="00602D4D">
        <w:rPr>
          <w:rFonts w:ascii="Times New Roman" w:eastAsia="Times New Roman" w:hAnsi="Times New Roman" w:cs="Times New Roman"/>
          <w:sz w:val="48"/>
          <w:szCs w:val="48"/>
          <w:lang w:eastAsia="de-DE"/>
        </w:rPr>
        <w:t xml:space="preserve">Ist ein festinstalliertes Objekt, </w:t>
      </w:r>
      <w:del w:id="1" w:author="Birgit Bannert" w:date="2021-02-04T10:37:00Z">
        <w:r w:rsidRPr="00602D4D" w:rsidDel="00602D4D">
          <w:rPr>
            <w:rFonts w:ascii="Times New Roman" w:eastAsia="Times New Roman" w:hAnsi="Times New Roman" w:cs="Times New Roman"/>
            <w:sz w:val="48"/>
            <w:szCs w:val="48"/>
            <w:lang w:eastAsia="de-DE"/>
          </w:rPr>
          <w:delText xml:space="preserve">welches </w:delText>
        </w:r>
      </w:del>
      <w:ins w:id="2" w:author="Birgit Bannert" w:date="2021-02-04T10:37:00Z">
        <w:r>
          <w:rPr>
            <w:rFonts w:ascii="Times New Roman" w:eastAsia="Times New Roman" w:hAnsi="Times New Roman" w:cs="Times New Roman"/>
            <w:sz w:val="48"/>
            <w:szCs w:val="48"/>
            <w:lang w:eastAsia="de-DE"/>
          </w:rPr>
          <w:t xml:space="preserve">das als Hindernis </w:t>
        </w:r>
      </w:ins>
      <w:r w:rsidRPr="00602D4D">
        <w:rPr>
          <w:rFonts w:ascii="Times New Roman" w:eastAsia="Times New Roman" w:hAnsi="Times New Roman" w:cs="Times New Roman"/>
          <w:sz w:val="48"/>
          <w:szCs w:val="48"/>
          <w:lang w:eastAsia="de-DE"/>
        </w:rPr>
        <w:t xml:space="preserve">zur Vorbeugung von Unfällen oder </w:t>
      </w:r>
      <w:ins w:id="3" w:author="Birgit Bannert" w:date="2021-02-04T10:36:00Z">
        <w:r>
          <w:rPr>
            <w:rFonts w:ascii="Times New Roman" w:eastAsia="Times New Roman" w:hAnsi="Times New Roman" w:cs="Times New Roman"/>
            <w:sz w:val="48"/>
            <w:szCs w:val="48"/>
            <w:lang w:eastAsia="de-DE"/>
          </w:rPr>
          <w:t xml:space="preserve">als Personenleitsystem </w:t>
        </w:r>
      </w:ins>
      <w:del w:id="4" w:author="Birgit Bannert" w:date="2021-02-04T10:36:00Z">
        <w:r w:rsidRPr="00602D4D" w:rsidDel="00602D4D">
          <w:rPr>
            <w:rFonts w:ascii="Times New Roman" w:eastAsia="Times New Roman" w:hAnsi="Times New Roman" w:cs="Times New Roman"/>
            <w:sz w:val="48"/>
            <w:szCs w:val="48"/>
            <w:lang w:eastAsia="de-DE"/>
          </w:rPr>
          <w:delText xml:space="preserve">als Personenführungselement </w:delText>
        </w:r>
      </w:del>
      <w:r w:rsidRPr="00602D4D">
        <w:rPr>
          <w:rFonts w:ascii="Times New Roman" w:eastAsia="Times New Roman" w:hAnsi="Times New Roman" w:cs="Times New Roman"/>
          <w:sz w:val="48"/>
          <w:szCs w:val="48"/>
          <w:lang w:eastAsia="de-DE"/>
        </w:rPr>
        <w:t>angebracht ist.</w:t>
      </w:r>
    </w:p>
    <w:p w:rsidR="00602D4D" w:rsidRPr="00602D4D" w:rsidRDefault="00602D4D" w:rsidP="00602D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8"/>
          <w:szCs w:val="48"/>
          <w:lang w:eastAsia="de-DE"/>
        </w:rPr>
      </w:pPr>
      <w:ins w:id="5" w:author="Birgit Bannert" w:date="2021-02-04T10:38:00Z">
        <w:r>
          <w:rPr>
            <w:rFonts w:ascii="Times New Roman" w:eastAsia="Times New Roman" w:hAnsi="Times New Roman" w:cs="Times New Roman"/>
            <w:sz w:val="48"/>
            <w:szCs w:val="48"/>
            <w:lang w:eastAsia="de-DE"/>
          </w:rPr>
          <w:t xml:space="preserve">Ein Geländer kann zusätzlich mit einem Handlauf (Auf- und Abstiegshilfe) ausgestattet sein. </w:t>
        </w:r>
      </w:ins>
    </w:p>
    <w:p w:rsidR="00F228BA" w:rsidRDefault="0019641F">
      <w:ins w:id="6" w:author="Birgit Bannert" w:date="2021-02-04T10:47:00Z">
        <w:r>
          <w:t>Neues Attribut „</w:t>
        </w:r>
        <w:proofErr w:type="spellStart"/>
        <w:r>
          <w:t>HatHandlauf</w:t>
        </w:r>
      </w:ins>
      <w:proofErr w:type="spellEnd"/>
      <w:ins w:id="7" w:author="Birgit Bannert" w:date="2021-02-04T10:48:00Z">
        <w:r>
          <w:t xml:space="preserve">“, Typ Boolean (analog zu </w:t>
        </w:r>
        <w:proofErr w:type="spellStart"/>
        <w:r>
          <w:t>UF_Treppe</w:t>
        </w:r>
        <w:proofErr w:type="spellEnd"/>
        <w:r>
          <w:t>)</w:t>
        </w:r>
      </w:ins>
      <w:bookmarkStart w:id="8" w:name="_GoBack"/>
      <w:bookmarkEnd w:id="8"/>
    </w:p>
    <w:sectPr w:rsidR="00F228B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irgit Bannert">
    <w15:presenceInfo w15:providerId="AD" w15:userId="S-1-5-21-3449492952-2714435217-2243230375-11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D4D"/>
    <w:rsid w:val="00065DBC"/>
    <w:rsid w:val="0019641F"/>
    <w:rsid w:val="00602D4D"/>
    <w:rsid w:val="009536BF"/>
    <w:rsid w:val="00F228BA"/>
    <w:rsid w:val="00FD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8668E"/>
  <w15:chartTrackingRefBased/>
  <w15:docId w15:val="{20243FB3-6867-41FC-83CA-11E593A5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602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02D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02D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5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Birgit Bannert</dc:creator>
  <cp:keywords/>
  <dc:description/>
  <cp:lastModifiedBy>Birgit Bannert</cp:lastModifiedBy>
  <cp:revision>2</cp:revision>
  <dcterms:created xsi:type="dcterms:W3CDTF">2021-02-04T09:35:00Z</dcterms:created>
  <dcterms:modified xsi:type="dcterms:W3CDTF">2021-02-04T09:48:00Z</dcterms:modified>
</cp:coreProperties>
</file>